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0A67F" w14:textId="77777777" w:rsidR="009C4F7A" w:rsidRDefault="009C4F7A" w:rsidP="009708F1">
      <w:pPr>
        <w:pStyle w:val="Bezodstpw"/>
        <w:jc w:val="center"/>
        <w:rPr>
          <w:b/>
          <w:bCs/>
          <w:sz w:val="28"/>
          <w:szCs w:val="28"/>
        </w:rPr>
      </w:pPr>
    </w:p>
    <w:p w14:paraId="2D832350" w14:textId="77DB6DCF" w:rsidR="00474F64" w:rsidRDefault="00936963" w:rsidP="009708F1">
      <w:pPr>
        <w:pStyle w:val="Bezodstpw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</w:t>
      </w:r>
      <w:r w:rsidRPr="00936963">
        <w:rPr>
          <w:b/>
          <w:bCs/>
          <w:sz w:val="28"/>
          <w:szCs w:val="28"/>
        </w:rPr>
        <w:t>niosek o otwarcie konta bankowego</w:t>
      </w:r>
    </w:p>
    <w:p w14:paraId="788F38A3" w14:textId="77777777" w:rsidR="004C1D11" w:rsidRDefault="004C1D11" w:rsidP="009708F1">
      <w:pPr>
        <w:pStyle w:val="Bezodstpw"/>
        <w:jc w:val="center"/>
        <w:rPr>
          <w:b/>
          <w:bCs/>
        </w:rPr>
      </w:pPr>
    </w:p>
    <w:p w14:paraId="59A4CD5B" w14:textId="3D24ACB3" w:rsidR="004C1D11" w:rsidRPr="006270FA" w:rsidRDefault="008C5502" w:rsidP="004C1D11">
      <w:pPr>
        <w:pStyle w:val="Bezodstpw"/>
        <w:jc w:val="both"/>
        <w:rPr>
          <w:i/>
          <w:iCs/>
          <w:color w:val="404040" w:themeColor="text1" w:themeTint="BF"/>
          <w:sz w:val="20"/>
          <w:szCs w:val="20"/>
        </w:rPr>
      </w:pPr>
      <w:r w:rsidRPr="006270FA">
        <w:rPr>
          <w:i/>
          <w:iCs/>
          <w:color w:val="404040" w:themeColor="text1" w:themeTint="BF"/>
          <w:sz w:val="20"/>
          <w:szCs w:val="20"/>
        </w:rPr>
        <w:t>Niniejsz</w:t>
      </w:r>
      <w:r w:rsidR="00936963" w:rsidRPr="006270FA">
        <w:rPr>
          <w:i/>
          <w:iCs/>
          <w:color w:val="404040" w:themeColor="text1" w:themeTint="BF"/>
          <w:sz w:val="20"/>
          <w:szCs w:val="20"/>
        </w:rPr>
        <w:t>y wniosek</w:t>
      </w:r>
      <w:r w:rsidR="004C1D11" w:rsidRPr="006270FA">
        <w:rPr>
          <w:i/>
          <w:iCs/>
          <w:color w:val="404040" w:themeColor="text1" w:themeTint="BF"/>
          <w:sz w:val="20"/>
          <w:szCs w:val="20"/>
        </w:rPr>
        <w:t xml:space="preserve"> po uzupełnieniu i podpisaniu</w:t>
      </w:r>
      <w:r w:rsidRPr="006270FA">
        <w:rPr>
          <w:i/>
          <w:iCs/>
          <w:color w:val="404040" w:themeColor="text1" w:themeTint="BF"/>
          <w:sz w:val="20"/>
          <w:szCs w:val="20"/>
        </w:rPr>
        <w:t xml:space="preserve"> przez Kierownika projektu</w:t>
      </w:r>
      <w:r w:rsidR="004C1D11" w:rsidRPr="006270FA">
        <w:rPr>
          <w:i/>
          <w:iCs/>
          <w:color w:val="404040" w:themeColor="text1" w:themeTint="BF"/>
          <w:sz w:val="20"/>
          <w:szCs w:val="20"/>
        </w:rPr>
        <w:t xml:space="preserve"> składan</w:t>
      </w:r>
      <w:r w:rsidR="00936963" w:rsidRPr="006270FA">
        <w:rPr>
          <w:i/>
          <w:iCs/>
          <w:color w:val="404040" w:themeColor="text1" w:themeTint="BF"/>
          <w:sz w:val="20"/>
          <w:szCs w:val="20"/>
        </w:rPr>
        <w:t>y</w:t>
      </w:r>
      <w:r w:rsidR="004C1D11" w:rsidRPr="006270FA">
        <w:rPr>
          <w:i/>
          <w:iCs/>
          <w:color w:val="404040" w:themeColor="text1" w:themeTint="BF"/>
          <w:sz w:val="20"/>
          <w:szCs w:val="20"/>
        </w:rPr>
        <w:t xml:space="preserve"> jest do Kwestora</w:t>
      </w:r>
      <w:r w:rsidRPr="006270FA">
        <w:rPr>
          <w:i/>
          <w:iCs/>
          <w:color w:val="404040" w:themeColor="text1" w:themeTint="BF"/>
          <w:sz w:val="20"/>
          <w:szCs w:val="20"/>
        </w:rPr>
        <w:t>.</w:t>
      </w:r>
    </w:p>
    <w:p w14:paraId="4D3B94EA" w14:textId="77777777" w:rsidR="004C1D11" w:rsidRPr="004C1D11" w:rsidRDefault="004C1D11" w:rsidP="004C1D11">
      <w:pPr>
        <w:pStyle w:val="Bezodstpw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474F64" w:rsidRPr="00837263" w14:paraId="6D2DEB11" w14:textId="77777777" w:rsidTr="006270FA">
        <w:tc>
          <w:tcPr>
            <w:tcW w:w="9776" w:type="dxa"/>
            <w:shd w:val="clear" w:color="auto" w:fill="auto"/>
          </w:tcPr>
          <w:p w14:paraId="791F38F2" w14:textId="42A54348" w:rsidR="00474F64" w:rsidRPr="00837263" w:rsidRDefault="00474F64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837263">
              <w:rPr>
                <w:b/>
                <w:bCs/>
                <w:sz w:val="22"/>
                <w:szCs w:val="22"/>
              </w:rPr>
              <w:t>IDENTYFIKACJA PROJEKTU</w:t>
            </w:r>
          </w:p>
          <w:p w14:paraId="26C6C8E9" w14:textId="77777777" w:rsidR="00474F64" w:rsidRPr="00837263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7"/>
              <w:gridCol w:w="6878"/>
            </w:tblGrid>
            <w:tr w:rsidR="00474F64" w:rsidRPr="00837263" w14:paraId="2BE0B845" w14:textId="77777777" w:rsidTr="006270FA">
              <w:tc>
                <w:tcPr>
                  <w:tcW w:w="2714" w:type="dxa"/>
                  <w:tcBorders>
                    <w:right w:val="single" w:sz="4" w:space="0" w:color="auto"/>
                  </w:tcBorders>
                </w:tcPr>
                <w:p w14:paraId="3DD888DC" w14:textId="3FAA58EA" w:rsidR="00474F64" w:rsidRPr="00837263" w:rsidRDefault="006270FA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837263">
                    <w:rPr>
                      <w:b/>
                      <w:bCs/>
                      <w:sz w:val="22"/>
                      <w:szCs w:val="22"/>
                    </w:rPr>
                    <w:t>Akronim lub identyfikator projektu</w:t>
                  </w:r>
                  <w:r w:rsidR="00474F64" w:rsidRPr="00837263">
                    <w:rPr>
                      <w:b/>
                      <w:b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00FC21" w14:textId="77777777" w:rsidR="006270FA" w:rsidRPr="00837263" w:rsidRDefault="006270FA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37073DF5" w14:textId="410A2A2E" w:rsidR="00474F64" w:rsidRPr="00837263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474F64" w:rsidRPr="00837263" w14:paraId="4A87088F" w14:textId="77777777" w:rsidTr="006270FA">
              <w:tc>
                <w:tcPr>
                  <w:tcW w:w="2714" w:type="dxa"/>
                  <w:tcBorders>
                    <w:right w:val="single" w:sz="4" w:space="0" w:color="auto"/>
                  </w:tcBorders>
                </w:tcPr>
                <w:p w14:paraId="670A07DB" w14:textId="77777777" w:rsidR="00474F64" w:rsidRPr="00837263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837263">
                    <w:rPr>
                      <w:b/>
                      <w:bCs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DC3FC4" w14:textId="77777777" w:rsidR="00474F64" w:rsidRPr="00837263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474F64" w:rsidRPr="00837263" w14:paraId="2048EB19" w14:textId="77777777" w:rsidTr="006270FA">
              <w:tc>
                <w:tcPr>
                  <w:tcW w:w="2714" w:type="dxa"/>
                  <w:tcBorders>
                    <w:right w:val="single" w:sz="4" w:space="0" w:color="auto"/>
                  </w:tcBorders>
                </w:tcPr>
                <w:p w14:paraId="3960454B" w14:textId="77777777" w:rsidR="00474F64" w:rsidRPr="00837263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837263">
                    <w:rPr>
                      <w:b/>
                      <w:bCs/>
                      <w:sz w:val="22"/>
                      <w:szCs w:val="22"/>
                    </w:rPr>
                    <w:t>Kierownik projektu:</w:t>
                  </w:r>
                </w:p>
              </w:tc>
              <w:tc>
                <w:tcPr>
                  <w:tcW w:w="7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D4F24F0" w14:textId="77777777" w:rsidR="00474F64" w:rsidRPr="00837263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01FEAD09" w14:textId="77777777" w:rsidR="006270FA" w:rsidRPr="00837263" w:rsidRDefault="006270FA" w:rsidP="00474F64">
            <w:pPr>
              <w:pStyle w:val="Bezodstpw"/>
              <w:rPr>
                <w:sz w:val="22"/>
                <w:szCs w:val="22"/>
              </w:rPr>
            </w:pPr>
          </w:p>
          <w:p w14:paraId="286FE4BE" w14:textId="46D55A86" w:rsidR="00474F64" w:rsidRPr="00837263" w:rsidRDefault="00474F64" w:rsidP="00474F64">
            <w:pPr>
              <w:pStyle w:val="Bezodstpw"/>
              <w:rPr>
                <w:sz w:val="22"/>
                <w:szCs w:val="22"/>
              </w:rPr>
            </w:pPr>
            <w:r w:rsidRPr="00837263">
              <w:rPr>
                <w:sz w:val="22"/>
                <w:szCs w:val="22"/>
              </w:rPr>
              <w:t>Czy projekt realizowany jest w Konsorcjum: TAK* / NIE*</w:t>
            </w:r>
          </w:p>
          <w:p w14:paraId="67A70B83" w14:textId="77777777" w:rsidR="00474F64" w:rsidRPr="00837263" w:rsidRDefault="00474F64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4"/>
              <w:gridCol w:w="6881"/>
            </w:tblGrid>
            <w:tr w:rsidR="00EC4647" w:rsidRPr="00837263" w14:paraId="42EB1011" w14:textId="77777777" w:rsidTr="006270FA">
              <w:tc>
                <w:tcPr>
                  <w:tcW w:w="2715" w:type="dxa"/>
                  <w:tcBorders>
                    <w:right w:val="single" w:sz="4" w:space="0" w:color="auto"/>
                  </w:tcBorders>
                </w:tcPr>
                <w:p w14:paraId="41F24071" w14:textId="5F9E939C" w:rsidR="00EC4647" w:rsidRPr="00837263" w:rsidRDefault="00EC4647" w:rsidP="00EC4647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Instytucja finansująca:</w:t>
                  </w:r>
                </w:p>
              </w:tc>
              <w:tc>
                <w:tcPr>
                  <w:tcW w:w="7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59F14BB" w14:textId="77777777" w:rsidR="00EC4647" w:rsidRPr="00837263" w:rsidRDefault="00EC4647" w:rsidP="00EC4647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EC4647" w:rsidRPr="00837263" w14:paraId="39833924" w14:textId="77777777" w:rsidTr="006270FA">
              <w:tc>
                <w:tcPr>
                  <w:tcW w:w="2715" w:type="dxa"/>
                  <w:tcBorders>
                    <w:right w:val="single" w:sz="4" w:space="0" w:color="auto"/>
                  </w:tcBorders>
                </w:tcPr>
                <w:p w14:paraId="4ED4369D" w14:textId="0DCC9555" w:rsidR="00EC4647" w:rsidRPr="00837263" w:rsidRDefault="002C48C4" w:rsidP="00EC4647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Konkurs</w:t>
                  </w:r>
                  <w:r w:rsidR="00EC4647" w:rsidRPr="00837263">
                    <w:rPr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400817" w14:textId="77777777" w:rsidR="00EC4647" w:rsidRPr="00837263" w:rsidRDefault="00EC4647" w:rsidP="00EC4647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EC4647" w:rsidRPr="00837263" w14:paraId="2D66FE09" w14:textId="77777777" w:rsidTr="006270FA">
              <w:tc>
                <w:tcPr>
                  <w:tcW w:w="2715" w:type="dxa"/>
                  <w:tcBorders>
                    <w:right w:val="single" w:sz="4" w:space="0" w:color="auto"/>
                  </w:tcBorders>
                </w:tcPr>
                <w:p w14:paraId="7A33EB4C" w14:textId="488171D5" w:rsidR="00EC4647" w:rsidRPr="00837263" w:rsidRDefault="002C48C4" w:rsidP="00EC4647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 xml:space="preserve">Strona </w:t>
                  </w:r>
                  <w:r w:rsidR="006270FA" w:rsidRPr="00837263">
                    <w:rPr>
                      <w:sz w:val="22"/>
                      <w:szCs w:val="22"/>
                    </w:rPr>
                    <w:t>www</w:t>
                  </w:r>
                  <w:r w:rsidRPr="00837263">
                    <w:rPr>
                      <w:sz w:val="22"/>
                      <w:szCs w:val="22"/>
                    </w:rPr>
                    <w:t xml:space="preserve"> konkursu</w:t>
                  </w:r>
                  <w:r w:rsidR="00EC4647" w:rsidRPr="00837263">
                    <w:rPr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4D6BEEB" w14:textId="77777777" w:rsidR="00EC4647" w:rsidRPr="00837263" w:rsidRDefault="00EC4647" w:rsidP="00EC4647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837263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0B366CA2" w14:textId="77777777" w:rsidR="00EC4647" w:rsidRPr="00837263" w:rsidRDefault="00EC4647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</w:p>
          <w:p w14:paraId="0E718D2A" w14:textId="1FCDE0A3" w:rsidR="00474F64" w:rsidRPr="00837263" w:rsidRDefault="00474F64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  <w:r w:rsidRPr="00837263">
              <w:rPr>
                <w:i/>
                <w:iCs/>
                <w:sz w:val="22"/>
                <w:szCs w:val="22"/>
              </w:rPr>
              <w:t>Lista dokumentów dołączonych do niniejsze</w:t>
            </w:r>
            <w:r w:rsidR="006270FA" w:rsidRPr="00837263">
              <w:rPr>
                <w:i/>
                <w:iCs/>
                <w:sz w:val="22"/>
                <w:szCs w:val="22"/>
              </w:rPr>
              <w:t>go Wniosku</w:t>
            </w:r>
            <w:r w:rsidRPr="00837263">
              <w:rPr>
                <w:i/>
                <w:iCs/>
                <w:sz w:val="22"/>
                <w:szCs w:val="22"/>
              </w:rPr>
              <w:t>:</w:t>
            </w:r>
          </w:p>
          <w:p w14:paraId="090E5CFF" w14:textId="25619AEB" w:rsidR="002F701E" w:rsidRPr="00837263" w:rsidRDefault="002F701E" w:rsidP="00BD1B03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837263">
              <w:rPr>
                <w:i/>
                <w:iCs/>
                <w:sz w:val="22"/>
                <w:szCs w:val="22"/>
              </w:rPr>
              <w:t xml:space="preserve">Kopia </w:t>
            </w:r>
            <w:r w:rsidR="00936963" w:rsidRPr="00837263">
              <w:rPr>
                <w:i/>
                <w:iCs/>
                <w:sz w:val="22"/>
                <w:szCs w:val="22"/>
              </w:rPr>
              <w:t>informacji o przyznaniu finansowania (np. wydruk listy rankingowej, lub potwierdzenie</w:t>
            </w:r>
            <w:r w:rsidR="00B75C04">
              <w:rPr>
                <w:i/>
                <w:iCs/>
                <w:sz w:val="22"/>
                <w:szCs w:val="22"/>
              </w:rPr>
              <w:br/>
            </w:r>
            <w:r w:rsidR="00837263">
              <w:rPr>
                <w:i/>
                <w:iCs/>
                <w:sz w:val="22"/>
                <w:szCs w:val="22"/>
              </w:rPr>
              <w:t xml:space="preserve">o przyznaniu finansowania </w:t>
            </w:r>
            <w:r w:rsidR="00936963" w:rsidRPr="00837263">
              <w:rPr>
                <w:i/>
                <w:iCs/>
                <w:sz w:val="22"/>
                <w:szCs w:val="22"/>
              </w:rPr>
              <w:t>z Instytucji finansującej)</w:t>
            </w:r>
          </w:p>
          <w:p w14:paraId="0F3AE272" w14:textId="2878FD46" w:rsidR="00474F64" w:rsidRPr="00837263" w:rsidRDefault="00936963" w:rsidP="00474F64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837263">
              <w:rPr>
                <w:i/>
                <w:iCs/>
                <w:sz w:val="22"/>
                <w:szCs w:val="22"/>
              </w:rPr>
              <w:t>Wzór Umowy o finansowanie lub inny dokument opisujący wytyczne do</w:t>
            </w:r>
            <w:r w:rsidR="00837263">
              <w:rPr>
                <w:i/>
                <w:iCs/>
                <w:sz w:val="22"/>
                <w:szCs w:val="22"/>
              </w:rPr>
              <w:t>t.</w:t>
            </w:r>
            <w:r w:rsidRPr="00837263">
              <w:rPr>
                <w:i/>
                <w:iCs/>
                <w:sz w:val="22"/>
                <w:szCs w:val="22"/>
              </w:rPr>
              <w:t xml:space="preserve"> konta bankowego</w:t>
            </w:r>
          </w:p>
          <w:p w14:paraId="610DD6C0" w14:textId="35116754" w:rsidR="00474F64" w:rsidRPr="00837263" w:rsidRDefault="00474F64" w:rsidP="00474F64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837263">
              <w:rPr>
                <w:i/>
                <w:iCs/>
                <w:sz w:val="22"/>
                <w:szCs w:val="22"/>
              </w:rPr>
              <w:t>…</w:t>
            </w:r>
          </w:p>
          <w:p w14:paraId="740E8C6B" w14:textId="7BE093A0" w:rsidR="00474F64" w:rsidRPr="00837263" w:rsidRDefault="00474F64" w:rsidP="00F32363">
            <w:pPr>
              <w:pStyle w:val="Bezodstpw"/>
              <w:rPr>
                <w:i/>
                <w:iCs/>
                <w:sz w:val="22"/>
                <w:szCs w:val="22"/>
              </w:rPr>
            </w:pPr>
          </w:p>
        </w:tc>
      </w:tr>
    </w:tbl>
    <w:p w14:paraId="7883EB01" w14:textId="77777777" w:rsidR="009C4F7A" w:rsidRDefault="009C4F7A" w:rsidP="009C4F7A">
      <w:pPr>
        <w:pStyle w:val="Bezodstpw"/>
        <w:jc w:val="center"/>
      </w:pPr>
    </w:p>
    <w:p w14:paraId="6592DB6C" w14:textId="77777777" w:rsidR="00EC4647" w:rsidRPr="00837263" w:rsidRDefault="00EC4647" w:rsidP="009708F1">
      <w:pPr>
        <w:pStyle w:val="Bezodstpw"/>
        <w:rPr>
          <w:sz w:val="22"/>
          <w:szCs w:val="22"/>
        </w:rPr>
      </w:pPr>
      <w:r w:rsidRPr="00837263">
        <w:rPr>
          <w:sz w:val="22"/>
          <w:szCs w:val="22"/>
        </w:rPr>
        <w:t>Proszę o otwarcie wydzielonego rachunku bankowego o następujących parametrach:</w:t>
      </w:r>
    </w:p>
    <w:p w14:paraId="28193E47" w14:textId="7D055049" w:rsidR="00EC4647" w:rsidRPr="00837263" w:rsidRDefault="00616762" w:rsidP="00EC4647">
      <w:pPr>
        <w:pStyle w:val="Bezodstpw"/>
        <w:numPr>
          <w:ilvl w:val="0"/>
          <w:numId w:val="6"/>
        </w:numPr>
        <w:rPr>
          <w:sz w:val="22"/>
          <w:szCs w:val="22"/>
        </w:rPr>
      </w:pPr>
      <w:r w:rsidRPr="00837263">
        <w:rPr>
          <w:sz w:val="22"/>
          <w:szCs w:val="22"/>
        </w:rPr>
        <w:t>o</w:t>
      </w:r>
      <w:r w:rsidR="00EC4647" w:rsidRPr="00837263">
        <w:rPr>
          <w:sz w:val="22"/>
          <w:szCs w:val="22"/>
        </w:rPr>
        <w:t>procentowane</w:t>
      </w:r>
      <w:r w:rsidR="006270FA" w:rsidRPr="00837263">
        <w:rPr>
          <w:sz w:val="22"/>
          <w:szCs w:val="22"/>
        </w:rPr>
        <w:t>*</w:t>
      </w:r>
      <w:r w:rsidR="00EC4647" w:rsidRPr="00837263">
        <w:rPr>
          <w:sz w:val="22"/>
          <w:szCs w:val="22"/>
        </w:rPr>
        <w:t xml:space="preserve"> / nieoprocentowane</w:t>
      </w:r>
      <w:r w:rsidR="006270FA" w:rsidRPr="00837263">
        <w:rPr>
          <w:sz w:val="22"/>
          <w:szCs w:val="22"/>
        </w:rPr>
        <w:t>*</w:t>
      </w:r>
    </w:p>
    <w:p w14:paraId="78EE84C8" w14:textId="6B12059D" w:rsidR="00EC4647" w:rsidRPr="00837263" w:rsidRDefault="00EC4647" w:rsidP="00EC4647">
      <w:pPr>
        <w:pStyle w:val="Bezodstpw"/>
        <w:numPr>
          <w:ilvl w:val="0"/>
          <w:numId w:val="6"/>
        </w:numPr>
        <w:rPr>
          <w:sz w:val="22"/>
          <w:szCs w:val="22"/>
        </w:rPr>
      </w:pPr>
      <w:r w:rsidRPr="00837263">
        <w:rPr>
          <w:sz w:val="22"/>
          <w:szCs w:val="22"/>
        </w:rPr>
        <w:t>waluta: …</w:t>
      </w:r>
    </w:p>
    <w:p w14:paraId="04CAE13D" w14:textId="77777777" w:rsidR="00EC4647" w:rsidRPr="00837263" w:rsidRDefault="00EC4647" w:rsidP="00EC4647">
      <w:pPr>
        <w:pStyle w:val="Bezodstpw"/>
        <w:rPr>
          <w:sz w:val="22"/>
          <w:szCs w:val="22"/>
        </w:rPr>
      </w:pPr>
      <w:r w:rsidRPr="00837263">
        <w:rPr>
          <w:sz w:val="22"/>
          <w:szCs w:val="22"/>
        </w:rPr>
        <w:t>Koszty prowadzenia rachunku bankowego zostaną:</w:t>
      </w:r>
    </w:p>
    <w:p w14:paraId="3278AB87" w14:textId="2DD3F215" w:rsidR="00EC4647" w:rsidRPr="00837263" w:rsidRDefault="00EC4647" w:rsidP="00EC4647">
      <w:pPr>
        <w:pStyle w:val="Bezodstpw"/>
        <w:numPr>
          <w:ilvl w:val="0"/>
          <w:numId w:val="6"/>
        </w:numPr>
        <w:rPr>
          <w:sz w:val="22"/>
          <w:szCs w:val="22"/>
        </w:rPr>
      </w:pPr>
      <w:r w:rsidRPr="00837263">
        <w:rPr>
          <w:sz w:val="22"/>
          <w:szCs w:val="22"/>
        </w:rPr>
        <w:t>sfinansowane ze środków projektu</w:t>
      </w:r>
      <w:r w:rsidR="006270FA" w:rsidRPr="00837263">
        <w:rPr>
          <w:sz w:val="22"/>
          <w:szCs w:val="22"/>
        </w:rPr>
        <w:t>*</w:t>
      </w:r>
      <w:r w:rsidRPr="00837263">
        <w:rPr>
          <w:sz w:val="22"/>
          <w:szCs w:val="22"/>
        </w:rPr>
        <w:t xml:space="preserve"> / zostaną sfinansowane ze środków dodatkowych</w:t>
      </w:r>
      <w:r w:rsidR="006270FA" w:rsidRPr="00837263">
        <w:rPr>
          <w:sz w:val="22"/>
          <w:szCs w:val="22"/>
        </w:rPr>
        <w:br/>
      </w:r>
      <w:r w:rsidRPr="00837263">
        <w:rPr>
          <w:sz w:val="22"/>
          <w:szCs w:val="22"/>
        </w:rPr>
        <w:t>z budżetu Prorektora ds. Nauki</w:t>
      </w:r>
      <w:r w:rsidR="006270FA" w:rsidRPr="00837263">
        <w:rPr>
          <w:sz w:val="22"/>
          <w:szCs w:val="22"/>
        </w:rPr>
        <w:t>*</w:t>
      </w:r>
      <w:r w:rsidRPr="00837263">
        <w:rPr>
          <w:sz w:val="22"/>
          <w:szCs w:val="22"/>
        </w:rPr>
        <w:t>.</w:t>
      </w:r>
    </w:p>
    <w:p w14:paraId="0F67E940" w14:textId="4F6826DB" w:rsidR="00EC4647" w:rsidRPr="00837263" w:rsidRDefault="00EC4647" w:rsidP="00EC4647">
      <w:pPr>
        <w:pStyle w:val="Bezodstpw"/>
        <w:rPr>
          <w:sz w:val="22"/>
          <w:szCs w:val="22"/>
        </w:rPr>
      </w:pPr>
      <w:r w:rsidRPr="00837263">
        <w:rPr>
          <w:sz w:val="22"/>
          <w:szCs w:val="22"/>
        </w:rPr>
        <w:t xml:space="preserve">Wymóg otwarcia </w:t>
      </w:r>
      <w:r w:rsidR="002C48C4" w:rsidRPr="00837263">
        <w:rPr>
          <w:sz w:val="22"/>
          <w:szCs w:val="22"/>
        </w:rPr>
        <w:t>wydzielonego</w:t>
      </w:r>
      <w:r w:rsidRPr="00837263">
        <w:rPr>
          <w:sz w:val="22"/>
          <w:szCs w:val="22"/>
        </w:rPr>
        <w:t xml:space="preserve"> rachunku bankowego jest określony:</w:t>
      </w:r>
    </w:p>
    <w:p w14:paraId="64A44EF5" w14:textId="55876C5F" w:rsidR="00EC4647" w:rsidRPr="00837263" w:rsidRDefault="00EC4647" w:rsidP="00EC4647">
      <w:pPr>
        <w:pStyle w:val="Bezodstpw"/>
        <w:numPr>
          <w:ilvl w:val="0"/>
          <w:numId w:val="6"/>
        </w:numPr>
        <w:rPr>
          <w:sz w:val="22"/>
          <w:szCs w:val="22"/>
        </w:rPr>
      </w:pPr>
      <w:r w:rsidRPr="00837263">
        <w:rPr>
          <w:sz w:val="22"/>
          <w:szCs w:val="22"/>
        </w:rPr>
        <w:t>w wytycznych konkursu</w:t>
      </w:r>
      <w:r w:rsidR="006270FA" w:rsidRPr="00837263">
        <w:rPr>
          <w:sz w:val="22"/>
          <w:szCs w:val="22"/>
        </w:rPr>
        <w:t>*</w:t>
      </w:r>
      <w:r w:rsidRPr="00837263">
        <w:rPr>
          <w:sz w:val="22"/>
          <w:szCs w:val="22"/>
        </w:rPr>
        <w:t xml:space="preserve"> / we wzorze Umowy o finansowanie projektu</w:t>
      </w:r>
      <w:r w:rsidR="006270FA" w:rsidRPr="00837263">
        <w:rPr>
          <w:sz w:val="22"/>
          <w:szCs w:val="22"/>
        </w:rPr>
        <w:t>*</w:t>
      </w:r>
      <w:r w:rsidRPr="00837263">
        <w:rPr>
          <w:sz w:val="22"/>
          <w:szCs w:val="22"/>
        </w:rPr>
        <w:t xml:space="preserve"> / w innej formie</w:t>
      </w:r>
      <w:r w:rsidR="006270FA" w:rsidRPr="00837263">
        <w:rPr>
          <w:sz w:val="22"/>
          <w:szCs w:val="22"/>
        </w:rPr>
        <w:t>*</w:t>
      </w:r>
      <w:r w:rsidRPr="00837263">
        <w:rPr>
          <w:sz w:val="22"/>
          <w:szCs w:val="22"/>
        </w:rPr>
        <w:t>: …………………………………………………………….</w:t>
      </w:r>
    </w:p>
    <w:p w14:paraId="47F9FB60" w14:textId="77777777" w:rsidR="003E4555" w:rsidRDefault="003E4555" w:rsidP="009708F1">
      <w:pPr>
        <w:pStyle w:val="Bezodstpw"/>
        <w:rPr>
          <w:sz w:val="22"/>
          <w:szCs w:val="22"/>
        </w:rPr>
      </w:pPr>
    </w:p>
    <w:p w14:paraId="7B4FD151" w14:textId="77777777" w:rsidR="00D8489A" w:rsidRPr="00837263" w:rsidRDefault="00D8489A" w:rsidP="009708F1">
      <w:pPr>
        <w:pStyle w:val="Bezodstpw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021"/>
        <w:gridCol w:w="3021"/>
      </w:tblGrid>
      <w:tr w:rsidR="003E4555" w:rsidRPr="00837263" w14:paraId="28CF60EE" w14:textId="77777777" w:rsidTr="00002D52">
        <w:tc>
          <w:tcPr>
            <w:tcW w:w="3020" w:type="dxa"/>
          </w:tcPr>
          <w:p w14:paraId="2B763A30" w14:textId="6A06BA96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  <w:r w:rsidRPr="00837263">
              <w:rPr>
                <w:sz w:val="22"/>
                <w:szCs w:val="22"/>
              </w:rPr>
              <w:t>Data:</w:t>
            </w:r>
            <w:r w:rsidR="00B53E60" w:rsidRPr="00837263">
              <w:rPr>
                <w:sz w:val="22"/>
                <w:szCs w:val="22"/>
              </w:rPr>
              <w:t xml:space="preserve"> </w:t>
            </w:r>
            <w:r w:rsidRPr="00837263">
              <w:rPr>
                <w:sz w:val="22"/>
                <w:szCs w:val="22"/>
              </w:rPr>
              <w:t>………………………….</w:t>
            </w:r>
          </w:p>
        </w:tc>
        <w:tc>
          <w:tcPr>
            <w:tcW w:w="3021" w:type="dxa"/>
          </w:tcPr>
          <w:p w14:paraId="71A31901" w14:textId="77777777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90325D7" w14:textId="2C0C846A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</w:tr>
      <w:tr w:rsidR="003E4555" w:rsidRPr="00837263" w14:paraId="356FA2E5" w14:textId="77777777" w:rsidTr="00002D52">
        <w:tc>
          <w:tcPr>
            <w:tcW w:w="3020" w:type="dxa"/>
          </w:tcPr>
          <w:p w14:paraId="7B27F9DE" w14:textId="77777777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  <w:p w14:paraId="531B2B16" w14:textId="77777777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  <w:p w14:paraId="393D1552" w14:textId="77777777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  <w:p w14:paraId="215952DA" w14:textId="41BCC9F1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  <w:r w:rsidRPr="00837263">
              <w:rPr>
                <w:sz w:val="22"/>
                <w:szCs w:val="22"/>
              </w:rPr>
              <w:t>……………………………………</w:t>
            </w:r>
          </w:p>
          <w:p w14:paraId="36C64A4D" w14:textId="25D872B0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  <w:r w:rsidRPr="00837263">
              <w:rPr>
                <w:sz w:val="22"/>
                <w:szCs w:val="22"/>
              </w:rPr>
              <w:t>Podpis Kierownika projektu</w:t>
            </w:r>
          </w:p>
        </w:tc>
        <w:tc>
          <w:tcPr>
            <w:tcW w:w="3021" w:type="dxa"/>
          </w:tcPr>
          <w:p w14:paraId="701D3C85" w14:textId="77777777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CA79E46" w14:textId="77408E54" w:rsidR="003E4555" w:rsidRPr="00837263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310C359B" w14:textId="77777777" w:rsidR="00002D52" w:rsidRDefault="00002D52" w:rsidP="00EC4647">
      <w:pPr>
        <w:pStyle w:val="Bezodstpw"/>
      </w:pPr>
      <w:bookmarkStart w:id="0" w:name="_GoBack"/>
      <w:bookmarkEnd w:id="0"/>
    </w:p>
    <w:sectPr w:rsidR="00002D52" w:rsidSect="006270FA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C6A31" w14:textId="77777777" w:rsidR="00364CAD" w:rsidRDefault="00364CAD" w:rsidP="003E4555">
      <w:pPr>
        <w:spacing w:after="0" w:line="240" w:lineRule="auto"/>
      </w:pPr>
      <w:r>
        <w:separator/>
      </w:r>
    </w:p>
  </w:endnote>
  <w:endnote w:type="continuationSeparator" w:id="0">
    <w:p w14:paraId="5944B4C9" w14:textId="77777777" w:rsidR="00364CAD" w:rsidRDefault="00364CAD" w:rsidP="003E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EEE0C" w14:textId="459DF79E" w:rsidR="006270FA" w:rsidRPr="006270FA" w:rsidRDefault="006270FA" w:rsidP="006270FA">
    <w:pPr>
      <w:pStyle w:val="Stopka"/>
      <w:rPr>
        <w:sz w:val="20"/>
        <w:szCs w:val="20"/>
      </w:rPr>
    </w:pPr>
    <w:r w:rsidRPr="006270FA">
      <w:rPr>
        <w:sz w:val="20"/>
        <w:szCs w:val="20"/>
      </w:rPr>
      <w:t>*-niepotrzebne skreślić</w:t>
    </w:r>
  </w:p>
  <w:customXmlDelRangeStart w:id="1" w:author="Iza" w:date="2025-05-20T09:49:00Z"/>
  <w:sdt>
    <w:sdtPr>
      <w:id w:val="-593938884"/>
      <w:docPartObj>
        <w:docPartGallery w:val="Page Numbers (Bottom of Page)"/>
        <w:docPartUnique/>
      </w:docPartObj>
    </w:sdtPr>
    <w:sdtEndPr/>
    <w:sdtContent>
      <w:customXmlDelRangeEnd w:id="1"/>
      <w:p w14:paraId="06DB744A" w14:textId="57CDF83A" w:rsidR="0057727F" w:rsidDel="009969D1" w:rsidRDefault="0057727F">
        <w:pPr>
          <w:pStyle w:val="Stopka"/>
          <w:jc w:val="center"/>
          <w:rPr>
            <w:del w:id="2" w:author="Iza" w:date="2025-05-20T09:49:00Z"/>
          </w:rPr>
        </w:pPr>
        <w:del w:id="3" w:author="Iza" w:date="2025-05-20T09:49:00Z">
          <w:r w:rsidDel="009969D1">
            <w:fldChar w:fldCharType="begin"/>
          </w:r>
          <w:r w:rsidDel="009969D1">
            <w:delInstrText>PAGE   \* MERGEFORMAT</w:delInstrText>
          </w:r>
          <w:r w:rsidDel="009969D1">
            <w:fldChar w:fldCharType="separate"/>
          </w:r>
          <w:r w:rsidR="009969D1" w:rsidDel="009969D1">
            <w:rPr>
              <w:noProof/>
            </w:rPr>
            <w:delText>1</w:delText>
          </w:r>
          <w:r w:rsidDel="009969D1">
            <w:fldChar w:fldCharType="end"/>
          </w:r>
        </w:del>
      </w:p>
      <w:customXmlDelRangeStart w:id="4" w:author="Iza" w:date="2025-05-20T09:49:00Z"/>
    </w:sdtContent>
  </w:sdt>
  <w:customXmlDelRangeEnd w:id="4"/>
  <w:p w14:paraId="103030B8" w14:textId="77777777" w:rsidR="0057727F" w:rsidRDefault="00577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6667C" w14:textId="77777777" w:rsidR="00364CAD" w:rsidRDefault="00364CAD" w:rsidP="003E4555">
      <w:pPr>
        <w:spacing w:after="0" w:line="240" w:lineRule="auto"/>
      </w:pPr>
      <w:r>
        <w:separator/>
      </w:r>
    </w:p>
  </w:footnote>
  <w:footnote w:type="continuationSeparator" w:id="0">
    <w:p w14:paraId="1B847564" w14:textId="77777777" w:rsidR="00364CAD" w:rsidRDefault="00364CAD" w:rsidP="003E4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AA0D2" w14:textId="05C77016" w:rsidR="003E4555" w:rsidRPr="009969D1" w:rsidRDefault="003E4555" w:rsidP="003E4555">
    <w:pPr>
      <w:pStyle w:val="Nagwek"/>
      <w:rPr>
        <w:sz w:val="20"/>
        <w:szCs w:val="20"/>
      </w:rPr>
    </w:pPr>
    <w:r w:rsidRPr="009969D1">
      <w:rPr>
        <w:sz w:val="20"/>
        <w:szCs w:val="20"/>
      </w:rPr>
      <w:t xml:space="preserve">Załącznik nr </w:t>
    </w:r>
    <w:r w:rsidR="005F232B" w:rsidRPr="009969D1">
      <w:rPr>
        <w:sz w:val="20"/>
        <w:szCs w:val="20"/>
      </w:rPr>
      <w:t>5</w:t>
    </w:r>
    <w:r w:rsidRPr="009969D1">
      <w:rPr>
        <w:sz w:val="20"/>
        <w:szCs w:val="20"/>
      </w:rPr>
      <w:t xml:space="preserve"> do Regulaminu występowania o finansowanie </w:t>
    </w:r>
    <w:r w:rsidR="003A19AD" w:rsidRPr="009969D1">
      <w:rPr>
        <w:sz w:val="20"/>
        <w:szCs w:val="20"/>
      </w:rPr>
      <w:t xml:space="preserve">lub </w:t>
    </w:r>
    <w:r w:rsidRPr="009969D1">
      <w:rPr>
        <w:sz w:val="20"/>
        <w:szCs w:val="20"/>
      </w:rPr>
      <w:t>dofinansowanie projektów naukowych ze źródeł zewnętrznych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04AE"/>
    <w:multiLevelType w:val="hybridMultilevel"/>
    <w:tmpl w:val="77D232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108F0"/>
    <w:multiLevelType w:val="hybridMultilevel"/>
    <w:tmpl w:val="0AD60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2087B"/>
    <w:multiLevelType w:val="hybridMultilevel"/>
    <w:tmpl w:val="43A47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94D59"/>
    <w:multiLevelType w:val="hybridMultilevel"/>
    <w:tmpl w:val="32D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D5B67"/>
    <w:multiLevelType w:val="hybridMultilevel"/>
    <w:tmpl w:val="DBE2087E"/>
    <w:lvl w:ilvl="0" w:tplc="E8EAEA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C4C7E"/>
    <w:multiLevelType w:val="hybridMultilevel"/>
    <w:tmpl w:val="1D8280A6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60294"/>
    <w:multiLevelType w:val="hybridMultilevel"/>
    <w:tmpl w:val="77D23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za">
    <w15:presenceInfo w15:providerId="Windows Live" w15:userId="616a8730891be6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55"/>
    <w:rsid w:val="00002D52"/>
    <w:rsid w:val="00030FF6"/>
    <w:rsid w:val="00033069"/>
    <w:rsid w:val="00051A3A"/>
    <w:rsid w:val="00072D36"/>
    <w:rsid w:val="000C109D"/>
    <w:rsid w:val="000D390D"/>
    <w:rsid w:val="00133ECB"/>
    <w:rsid w:val="001457C7"/>
    <w:rsid w:val="00155D72"/>
    <w:rsid w:val="001A1567"/>
    <w:rsid w:val="001B3F22"/>
    <w:rsid w:val="001D0D60"/>
    <w:rsid w:val="001E464C"/>
    <w:rsid w:val="0022004E"/>
    <w:rsid w:val="00223A57"/>
    <w:rsid w:val="00263AB2"/>
    <w:rsid w:val="002A3137"/>
    <w:rsid w:val="002C48C4"/>
    <w:rsid w:val="002C76A5"/>
    <w:rsid w:val="002F701E"/>
    <w:rsid w:val="00364CAD"/>
    <w:rsid w:val="00392215"/>
    <w:rsid w:val="003A19AD"/>
    <w:rsid w:val="003E4555"/>
    <w:rsid w:val="00474F64"/>
    <w:rsid w:val="004B17C3"/>
    <w:rsid w:val="004B470F"/>
    <w:rsid w:val="004C1D11"/>
    <w:rsid w:val="0051239B"/>
    <w:rsid w:val="00562AB4"/>
    <w:rsid w:val="0057727F"/>
    <w:rsid w:val="005C6BE0"/>
    <w:rsid w:val="005D65A5"/>
    <w:rsid w:val="005F232B"/>
    <w:rsid w:val="00616762"/>
    <w:rsid w:val="006270FA"/>
    <w:rsid w:val="0063160E"/>
    <w:rsid w:val="00703243"/>
    <w:rsid w:val="00757C20"/>
    <w:rsid w:val="00797B4E"/>
    <w:rsid w:val="007D620D"/>
    <w:rsid w:val="00837263"/>
    <w:rsid w:val="008B422E"/>
    <w:rsid w:val="008C5502"/>
    <w:rsid w:val="0090510B"/>
    <w:rsid w:val="00936963"/>
    <w:rsid w:val="009708F1"/>
    <w:rsid w:val="009969D1"/>
    <w:rsid w:val="009C4F7A"/>
    <w:rsid w:val="00A72FBC"/>
    <w:rsid w:val="00A938E5"/>
    <w:rsid w:val="00B13553"/>
    <w:rsid w:val="00B53E60"/>
    <w:rsid w:val="00B75C04"/>
    <w:rsid w:val="00B95CB8"/>
    <w:rsid w:val="00BD1B03"/>
    <w:rsid w:val="00C109E1"/>
    <w:rsid w:val="00C5254B"/>
    <w:rsid w:val="00C62BC5"/>
    <w:rsid w:val="00C64A7E"/>
    <w:rsid w:val="00C821CD"/>
    <w:rsid w:val="00C94AA4"/>
    <w:rsid w:val="00C959BA"/>
    <w:rsid w:val="00CD5AB7"/>
    <w:rsid w:val="00D77FE2"/>
    <w:rsid w:val="00D8489A"/>
    <w:rsid w:val="00DA0D98"/>
    <w:rsid w:val="00DA69C0"/>
    <w:rsid w:val="00DD30AF"/>
    <w:rsid w:val="00E0547E"/>
    <w:rsid w:val="00E31747"/>
    <w:rsid w:val="00EA3D5E"/>
    <w:rsid w:val="00EB0EB5"/>
    <w:rsid w:val="00EC4647"/>
    <w:rsid w:val="00F04C80"/>
    <w:rsid w:val="00F32363"/>
    <w:rsid w:val="00F5511B"/>
    <w:rsid w:val="00FF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BFF8E"/>
  <w15:chartTrackingRefBased/>
  <w15:docId w15:val="{5DED7D98-0904-4DC5-9091-1CB9B03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5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5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5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5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5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5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5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5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5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5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5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55"/>
  </w:style>
  <w:style w:type="paragraph" w:styleId="Stopka">
    <w:name w:val="footer"/>
    <w:basedOn w:val="Normalny"/>
    <w:link w:val="Stopka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55"/>
  </w:style>
  <w:style w:type="table" w:styleId="Tabela-Siatka">
    <w:name w:val="Table Grid"/>
    <w:basedOn w:val="Standardowy"/>
    <w:uiPriority w:val="39"/>
    <w:rsid w:val="003E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708F1"/>
    <w:pPr>
      <w:spacing w:after="0" w:line="240" w:lineRule="auto"/>
    </w:pPr>
  </w:style>
  <w:style w:type="paragraph" w:styleId="Poprawka">
    <w:name w:val="Revision"/>
    <w:hidden/>
    <w:uiPriority w:val="99"/>
    <w:semiHidden/>
    <w:rsid w:val="003A19A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A1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19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19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9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9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F50A3-81D9-49DD-9D81-93233E9C4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Kułdo</dc:creator>
  <cp:keywords/>
  <dc:description/>
  <cp:lastModifiedBy>Iza</cp:lastModifiedBy>
  <cp:revision>6</cp:revision>
  <dcterms:created xsi:type="dcterms:W3CDTF">2025-05-09T11:19:00Z</dcterms:created>
  <dcterms:modified xsi:type="dcterms:W3CDTF">2025-05-20T07:49:00Z</dcterms:modified>
</cp:coreProperties>
</file>